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w:t>
      </w:r>
      <w:proofErr w:type="gramStart"/>
      <w:r w:rsidRPr="000259D0">
        <w:rPr>
          <w:rFonts w:ascii="Arial" w:hAnsi="Arial" w:cs="Arial"/>
          <w:sz w:val="22"/>
          <w:szCs w:val="22"/>
          <w:lang w:eastAsia="cs-CZ"/>
        </w:rPr>
        <w:t xml:space="preserve">sídlem:  </w:t>
      </w:r>
      <w:r w:rsidRPr="000259D0">
        <w:rPr>
          <w:rFonts w:ascii="Arial" w:hAnsi="Arial" w:cs="Arial"/>
          <w:sz w:val="22"/>
          <w:szCs w:val="22"/>
          <w:lang w:eastAsia="cs-CZ"/>
        </w:rPr>
        <w:tab/>
      </w:r>
      <w:proofErr w:type="gramEnd"/>
      <w:r w:rsidRPr="000259D0">
        <w:rPr>
          <w:rFonts w:ascii="Arial" w:hAnsi="Arial" w:cs="Arial"/>
          <w:sz w:val="22"/>
          <w:szCs w:val="22"/>
          <w:lang w:eastAsia="cs-CZ"/>
        </w:rPr>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799B10EE"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A250D2">
        <w:rPr>
          <w:rFonts w:ascii="Arial" w:hAnsi="Arial" w:cs="Arial"/>
          <w:sz w:val="22"/>
          <w:szCs w:val="22"/>
          <w:lang w:eastAsia="cs-CZ"/>
        </w:rPr>
        <w:t>ČSOB, a.s.</w:t>
      </w:r>
    </w:p>
    <w:p w14:paraId="5C22B7E6" w14:textId="4CE58035"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A250D2">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w:t>
      </w:r>
      <w:proofErr w:type="gramStart"/>
      <w:r w:rsidRPr="000259D0">
        <w:rPr>
          <w:rFonts w:ascii="Arial" w:hAnsi="Arial" w:cs="Arial"/>
          <w:sz w:val="22"/>
          <w:szCs w:val="22"/>
          <w:lang w:eastAsia="cs-CZ"/>
        </w:rPr>
        <w:t xml:space="preserve">sídlem:  </w:t>
      </w:r>
      <w:r w:rsidRPr="000259D0">
        <w:rPr>
          <w:rFonts w:ascii="Arial" w:hAnsi="Arial" w:cs="Arial"/>
          <w:sz w:val="22"/>
          <w:szCs w:val="22"/>
          <w:lang w:eastAsia="cs-CZ"/>
        </w:rPr>
        <w:tab/>
      </w:r>
      <w:proofErr w:type="gramEnd"/>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7F768A02" w:rsidR="008956FE" w:rsidRPr="00A12745"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w:t>
      </w:r>
      <w:r w:rsidR="00377B9E">
        <w:rPr>
          <w:rFonts w:ascii="Arial" w:hAnsi="Arial" w:cs="Arial"/>
          <w:sz w:val="22"/>
          <w:szCs w:val="22"/>
        </w:rPr>
        <w:t>4</w:t>
      </w:r>
      <w:r w:rsidR="005C0411">
        <w:rPr>
          <w:rFonts w:ascii="Arial" w:hAnsi="Arial" w:cs="Arial"/>
          <w:sz w:val="22"/>
          <w:szCs w:val="22"/>
        </w:rPr>
        <w:t xml:space="preserve">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1B5B5A34"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w:t>
      </w:r>
      <w:r w:rsidR="00377B9E">
        <w:rPr>
          <w:rFonts w:ascii="Arial" w:hAnsi="Arial" w:cs="Arial"/>
          <w:sz w:val="22"/>
          <w:szCs w:val="22"/>
        </w:rPr>
        <w:t>4</w:t>
      </w:r>
      <w:r w:rsidR="005C0411">
        <w:rPr>
          <w:rFonts w:ascii="Arial" w:hAnsi="Arial" w:cs="Arial"/>
          <w:sz w:val="22"/>
          <w:szCs w:val="22"/>
        </w:rPr>
        <w:t xml:space="preserve"> </w:t>
      </w:r>
      <w:r w:rsidRPr="000259D0">
        <w:rPr>
          <w:rFonts w:ascii="Arial" w:hAnsi="Arial" w:cs="Arial"/>
          <w:sz w:val="22"/>
          <w:szCs w:val="22"/>
        </w:rPr>
        <w:t xml:space="preserve">Veřejné zakázky </w:t>
      </w:r>
      <w:r w:rsidR="005C0411">
        <w:rPr>
          <w:rFonts w:ascii="Arial" w:hAnsi="Arial" w:cs="Arial"/>
          <w:sz w:val="22"/>
          <w:szCs w:val="22"/>
        </w:rPr>
        <w:t>s názvem „</w:t>
      </w:r>
      <w:r w:rsidR="00377B9E" w:rsidRPr="008A1C08">
        <w:rPr>
          <w:rFonts w:ascii="Arial" w:hAnsi="Arial" w:cs="Arial"/>
          <w:b/>
          <w:bCs/>
          <w:sz w:val="22"/>
          <w:szCs w:val="22"/>
        </w:rPr>
        <w:t>Biodiverzita kolem nás</w:t>
      </w:r>
      <w:r w:rsidR="005C0411">
        <w:rPr>
          <w:rFonts w:ascii="Arial" w:hAnsi="Arial" w:cs="Arial"/>
          <w:sz w:val="22"/>
          <w:szCs w:val="22"/>
        </w:rPr>
        <w:t xml:space="preserve">“ (dále jen „Část </w:t>
      </w:r>
      <w:r w:rsidR="00377B9E">
        <w:rPr>
          <w:rFonts w:ascii="Arial" w:hAnsi="Arial" w:cs="Arial"/>
          <w:sz w:val="22"/>
          <w:szCs w:val="22"/>
        </w:rPr>
        <w:t>4</w:t>
      </w:r>
      <w:r w:rsidR="005C0411">
        <w:rPr>
          <w:rFonts w:ascii="Arial" w:hAnsi="Arial" w:cs="Arial"/>
          <w:sz w:val="22"/>
          <w:szCs w:val="22"/>
        </w:rPr>
        <w:t xml:space="preserve">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w:t>
      </w:r>
      <w:r w:rsidR="00377B9E">
        <w:rPr>
          <w:rFonts w:ascii="Arial" w:hAnsi="Arial" w:cs="Arial"/>
          <w:sz w:val="22"/>
          <w:szCs w:val="22"/>
        </w:rPr>
        <w:t>4</w:t>
      </w:r>
      <w:r w:rsidR="0000441D">
        <w:rPr>
          <w:rFonts w:ascii="Arial" w:hAnsi="Arial" w:cs="Arial"/>
          <w:sz w:val="22"/>
          <w:szCs w:val="22"/>
        </w:rPr>
        <w:t xml:space="preserve"> VZ</w:t>
      </w:r>
      <w:r w:rsidRPr="000259D0">
        <w:rPr>
          <w:rFonts w:ascii="Arial" w:hAnsi="Arial" w:cs="Arial"/>
          <w:sz w:val="22"/>
          <w:szCs w:val="22"/>
        </w:rPr>
        <w:t xml:space="preserve">. </w:t>
      </w:r>
    </w:p>
    <w:p w14:paraId="632288FA" w14:textId="36DEC751"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xml:space="preserve">. Dílčí plnění dle této Rámcové dohody zahrnují ve vztahu k Části </w:t>
      </w:r>
      <w:r w:rsidR="00377B9E">
        <w:rPr>
          <w:rFonts w:ascii="Arial" w:hAnsi="Arial" w:cs="Arial"/>
          <w:sz w:val="22"/>
          <w:szCs w:val="22"/>
        </w:rPr>
        <w:t>4</w:t>
      </w:r>
      <w:r w:rsidR="00465F67">
        <w:rPr>
          <w:rFonts w:ascii="Arial" w:hAnsi="Arial" w:cs="Arial"/>
          <w:sz w:val="22"/>
          <w:szCs w:val="22"/>
        </w:rPr>
        <w:t xml:space="preserve">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lastRenderedPageBreak/>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2E211ACD"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 xml:space="preserve">Části </w:t>
      </w:r>
      <w:r w:rsidR="00377B9E">
        <w:rPr>
          <w:rFonts w:ascii="Arial" w:hAnsi="Arial" w:cs="Arial"/>
          <w:sz w:val="22"/>
          <w:szCs w:val="22"/>
        </w:rPr>
        <w:t>4</w:t>
      </w:r>
      <w:r w:rsidR="00465F67">
        <w:rPr>
          <w:rFonts w:ascii="Arial" w:hAnsi="Arial" w:cs="Arial"/>
          <w:sz w:val="22"/>
          <w:szCs w:val="22"/>
        </w:rPr>
        <w:t xml:space="preserve">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76E9717A" w:rsidR="009D3856" w:rsidRPr="009D3856" w:rsidRDefault="009D3856" w:rsidP="00E36CDC">
      <w:pPr>
        <w:pStyle w:val="RLTextlnkuslovan"/>
        <w:numPr>
          <w:ilvl w:val="1"/>
          <w:numId w:val="6"/>
        </w:numPr>
        <w:spacing w:before="120"/>
        <w:rPr>
          <w:rFonts w:ascii="Arial" w:hAnsi="Arial" w:cs="Arial"/>
          <w:szCs w:val="22"/>
          <w:lang w:eastAsia="en-US"/>
        </w:rPr>
      </w:pPr>
      <w:r w:rsidRPr="009D3856">
        <w:rPr>
          <w:rFonts w:ascii="Arial" w:hAnsi="Arial" w:cs="Arial"/>
          <w:szCs w:val="22"/>
          <w:lang w:eastAsia="en-US"/>
        </w:rPr>
        <w:t>Příloh</w:t>
      </w:r>
      <w:r>
        <w:rPr>
          <w:rFonts w:ascii="Arial" w:hAnsi="Arial" w:cs="Arial"/>
          <w:szCs w:val="22"/>
          <w:lang w:eastAsia="en-US"/>
        </w:rPr>
        <w:t>ou</w:t>
      </w:r>
      <w:r w:rsidRPr="009D3856">
        <w:rPr>
          <w:rFonts w:ascii="Arial" w:hAnsi="Arial" w:cs="Arial"/>
          <w:szCs w:val="22"/>
          <w:lang w:eastAsia="en-US"/>
        </w:rPr>
        <w:t xml:space="preserve"> č. 1 – </w:t>
      </w:r>
      <w:r w:rsidR="00377B9E" w:rsidRPr="00377B9E">
        <w:rPr>
          <w:rFonts w:ascii="Arial" w:hAnsi="Arial" w:cs="Arial"/>
          <w:szCs w:val="22"/>
          <w:lang w:eastAsia="en-US"/>
        </w:rPr>
        <w:t xml:space="preserve">Architektonická studie: Projekt: Lumpe park, Lumpe Hrad a </w:t>
      </w:r>
      <w:proofErr w:type="spellStart"/>
      <w:r w:rsidR="00377B9E" w:rsidRPr="00377B9E">
        <w:rPr>
          <w:rFonts w:ascii="Arial" w:hAnsi="Arial" w:cs="Arial"/>
          <w:szCs w:val="22"/>
          <w:lang w:eastAsia="en-US"/>
        </w:rPr>
        <w:t>geostezka</w:t>
      </w:r>
      <w:proofErr w:type="spellEnd"/>
      <w:r w:rsidR="00377B9E" w:rsidRPr="00377B9E">
        <w:rPr>
          <w:rFonts w:ascii="Arial" w:hAnsi="Arial" w:cs="Arial"/>
          <w:szCs w:val="22"/>
          <w:lang w:eastAsia="en-US"/>
        </w:rPr>
        <w:t xml:space="preserve">. Prosinec 2024. </w:t>
      </w:r>
      <w:proofErr w:type="spellStart"/>
      <w:r w:rsidR="00377B9E" w:rsidRPr="00377B9E">
        <w:rPr>
          <w:rFonts w:ascii="Arial" w:hAnsi="Arial" w:cs="Arial"/>
          <w:szCs w:val="22"/>
          <w:lang w:eastAsia="en-US"/>
        </w:rPr>
        <w:t>JinJan</w:t>
      </w:r>
      <w:proofErr w:type="spellEnd"/>
      <w:r w:rsidR="00377B9E" w:rsidRPr="00377B9E">
        <w:rPr>
          <w:rFonts w:ascii="Arial" w:hAnsi="Arial" w:cs="Arial"/>
          <w:szCs w:val="22"/>
          <w:lang w:eastAsia="en-US"/>
        </w:rPr>
        <w:t xml:space="preserve"> s.r.o.; Architektonická studie: Projekt: Lumpe park Ledvinka. Prosinec 2024. </w:t>
      </w:r>
      <w:proofErr w:type="spellStart"/>
      <w:r w:rsidR="00377B9E" w:rsidRPr="00377B9E">
        <w:rPr>
          <w:rFonts w:ascii="Arial" w:hAnsi="Arial" w:cs="Arial"/>
          <w:szCs w:val="22"/>
          <w:lang w:eastAsia="en-US"/>
        </w:rPr>
        <w:t>JinJan</w:t>
      </w:r>
      <w:proofErr w:type="spellEnd"/>
      <w:r w:rsidR="00377B9E" w:rsidRPr="00377B9E">
        <w:rPr>
          <w:rFonts w:ascii="Arial" w:hAnsi="Arial" w:cs="Arial"/>
          <w:szCs w:val="22"/>
          <w:lang w:eastAsia="en-US"/>
        </w:rPr>
        <w:t xml:space="preserve"> s.r.o.; Architektonická studie: Projekt: Lumpe park Motýlí louky. Prosinec 2024. </w:t>
      </w:r>
      <w:proofErr w:type="spellStart"/>
      <w:r w:rsidR="00377B9E" w:rsidRPr="00377B9E">
        <w:rPr>
          <w:rFonts w:ascii="Arial" w:hAnsi="Arial" w:cs="Arial"/>
          <w:szCs w:val="22"/>
          <w:lang w:eastAsia="en-US"/>
        </w:rPr>
        <w:t>JinJan</w:t>
      </w:r>
      <w:proofErr w:type="spellEnd"/>
      <w:r w:rsidR="00377B9E" w:rsidRPr="00377B9E">
        <w:rPr>
          <w:rFonts w:ascii="Arial" w:hAnsi="Arial" w:cs="Arial"/>
          <w:szCs w:val="22"/>
          <w:lang w:eastAsia="en-US"/>
        </w:rPr>
        <w:t xml:space="preserve"> s.r.o.; Architektonická studie: Projekt: Lumpe park Vodárna. Prosinec 2024. </w:t>
      </w:r>
      <w:proofErr w:type="spellStart"/>
      <w:r w:rsidR="00377B9E" w:rsidRPr="00377B9E">
        <w:rPr>
          <w:rFonts w:ascii="Arial" w:hAnsi="Arial" w:cs="Arial"/>
          <w:szCs w:val="22"/>
          <w:lang w:eastAsia="en-US"/>
        </w:rPr>
        <w:t>JinJan</w:t>
      </w:r>
      <w:proofErr w:type="spellEnd"/>
      <w:r w:rsidR="00377B9E" w:rsidRPr="00377B9E">
        <w:rPr>
          <w:rFonts w:ascii="Arial" w:hAnsi="Arial" w:cs="Arial"/>
          <w:szCs w:val="22"/>
          <w:lang w:eastAsia="en-US"/>
        </w:rPr>
        <w:t xml:space="preserve"> s.r.</w:t>
      </w:r>
      <w:r w:rsidR="00377B9E" w:rsidRPr="00377B9E">
        <w:rPr>
          <w:rFonts w:ascii="Arial" w:hAnsi="Arial" w:cs="Arial"/>
          <w:szCs w:val="22"/>
          <w:lang w:eastAsia="en-US"/>
        </w:rPr>
        <w:t>o.</w:t>
      </w:r>
      <w:r w:rsidR="00562BCB">
        <w:rPr>
          <w:rFonts w:ascii="Arial" w:hAnsi="Arial" w:cs="Arial"/>
          <w:szCs w:val="22"/>
          <w:lang w:eastAsia="en-US"/>
        </w:rPr>
        <w:t xml:space="preserve">; Biodiverzita kolem nás, Koncepční studie </w:t>
      </w:r>
      <w:proofErr w:type="spellStart"/>
      <w:r w:rsidR="00562BCB">
        <w:rPr>
          <w:rFonts w:ascii="Arial" w:hAnsi="Arial" w:cs="Arial"/>
          <w:szCs w:val="22"/>
          <w:lang w:eastAsia="en-US"/>
        </w:rPr>
        <w:t>Lumpeparku</w:t>
      </w:r>
      <w:proofErr w:type="spellEnd"/>
      <w:r w:rsidR="00562BCB">
        <w:rPr>
          <w:rFonts w:ascii="Arial" w:hAnsi="Arial" w:cs="Arial"/>
          <w:szCs w:val="22"/>
          <w:lang w:eastAsia="en-US"/>
        </w:rPr>
        <w:t xml:space="preserve">. Červenec 2024. </w:t>
      </w:r>
      <w:proofErr w:type="spellStart"/>
      <w:r w:rsidR="00562BCB">
        <w:rPr>
          <w:rFonts w:ascii="Arial" w:hAnsi="Arial" w:cs="Arial"/>
          <w:szCs w:val="22"/>
          <w:lang w:eastAsia="en-US"/>
        </w:rPr>
        <w:t>JinJan</w:t>
      </w:r>
      <w:proofErr w:type="spellEnd"/>
      <w:r w:rsidR="00562BCB">
        <w:rPr>
          <w:rFonts w:ascii="Arial" w:hAnsi="Arial" w:cs="Arial"/>
          <w:szCs w:val="22"/>
          <w:lang w:eastAsia="en-US"/>
        </w:rPr>
        <w:t xml:space="preserve"> s.r.o.</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 xml:space="preserve">v 6 listinných stejnopisech. Výkaz výměr bude předán ve formátu </w:t>
      </w:r>
      <w:proofErr w:type="spellStart"/>
      <w:r>
        <w:rPr>
          <w:rFonts w:ascii="Arial" w:hAnsi="Arial" w:cs="Arial"/>
          <w:szCs w:val="22"/>
        </w:rPr>
        <w:t>xls</w:t>
      </w:r>
      <w:proofErr w:type="spellEnd"/>
      <w:r>
        <w:rPr>
          <w:rFonts w:ascii="Arial" w:hAnsi="Arial" w:cs="Arial"/>
          <w:szCs w:val="22"/>
        </w:rPr>
        <w:t xml:space="preserve">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lastRenderedPageBreak/>
        <w:t xml:space="preserve">Náklady spojené s obstaráním jednotlivých podkladů, které nesouvisí </w:t>
      </w:r>
      <w:proofErr w:type="gramStart"/>
      <w:r>
        <w:rPr>
          <w:rFonts w:ascii="Arial" w:hAnsi="Arial" w:cs="Arial"/>
          <w:szCs w:val="22"/>
          <w:lang w:eastAsia="en-US"/>
        </w:rPr>
        <w:t>s</w:t>
      </w:r>
      <w:proofErr w:type="gramEnd"/>
      <w:r>
        <w:rPr>
          <w:rFonts w:ascii="Arial" w:hAnsi="Arial" w:cs="Arial"/>
          <w:szCs w:val="22"/>
          <w:lang w:eastAsia="en-US"/>
        </w:rPr>
        <w:t>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377B9E">
        <w:rPr>
          <w:rFonts w:ascii="Arial" w:hAnsi="Arial" w:cs="Arial"/>
          <w:szCs w:val="22"/>
        </w:rPr>
        <w:t xml:space="preserve">objektů) </w:t>
      </w:r>
      <w:r w:rsidR="005601BE" w:rsidRPr="00377B9E">
        <w:rPr>
          <w:rFonts w:ascii="Arial" w:hAnsi="Arial" w:cs="Arial"/>
          <w:szCs w:val="22"/>
        </w:rPr>
        <w:t xml:space="preserve">a rezervu. </w:t>
      </w:r>
      <w:r w:rsidRPr="00377B9E">
        <w:rPr>
          <w:rFonts w:ascii="Arial" w:hAnsi="Arial" w:cs="Arial"/>
          <w:szCs w:val="22"/>
        </w:rPr>
        <w:t>Soupis prací musí být</w:t>
      </w:r>
      <w:r w:rsidR="005601BE" w:rsidRPr="00377B9E">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470DF626" w:rsidR="00F8143A" w:rsidRPr="00377B9E"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377B9E">
        <w:rPr>
          <w:rFonts w:ascii="Arial" w:hAnsi="Arial" w:cs="Arial"/>
          <w:szCs w:val="22"/>
        </w:rPr>
        <w:t>je dále uvedeno v čl. V</w:t>
      </w:r>
      <w:r w:rsidR="00377B9E" w:rsidRPr="00377B9E">
        <w:rPr>
          <w:rFonts w:ascii="Arial" w:hAnsi="Arial" w:cs="Arial"/>
          <w:szCs w:val="22"/>
        </w:rPr>
        <w:t>I</w:t>
      </w:r>
      <w:r w:rsidRPr="00377B9E">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lastRenderedPageBreak/>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w:t>
      </w:r>
      <w:r>
        <w:rPr>
          <w:rFonts w:ascii="Arial" w:hAnsi="Arial" w:cs="Arial"/>
          <w:szCs w:val="22"/>
        </w:rPr>
        <w:lastRenderedPageBreak/>
        <w:t>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6D735E29"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w:t>
      </w:r>
      <w:r w:rsidRPr="000259D0">
        <w:rPr>
          <w:rFonts w:ascii="Arial" w:hAnsi="Arial" w:cs="Arial"/>
          <w:sz w:val="22"/>
          <w:szCs w:val="22"/>
        </w:rPr>
        <w:t xml:space="preserve">aktualizaci </w:t>
      </w:r>
      <w:r w:rsidR="00562BCB">
        <w:rPr>
          <w:rFonts w:ascii="Arial" w:hAnsi="Arial" w:cs="Arial"/>
          <w:sz w:val="22"/>
          <w:szCs w:val="22"/>
        </w:rPr>
        <w:t>Výkazu výměr</w:t>
      </w:r>
      <w:r w:rsidR="00562BCB" w:rsidRPr="000259D0">
        <w:rPr>
          <w:rFonts w:ascii="Arial" w:hAnsi="Arial" w:cs="Arial"/>
          <w:sz w:val="22"/>
          <w:szCs w:val="22"/>
        </w:rPr>
        <w:t xml:space="preserve"> </w:t>
      </w:r>
      <w:r w:rsidRPr="000259D0">
        <w:rPr>
          <w:rFonts w:ascii="Arial" w:hAnsi="Arial" w:cs="Arial"/>
          <w:sz w:val="22"/>
          <w:szCs w:val="22"/>
        </w:rPr>
        <w:t xml:space="preserve">(maximálně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527A417E" w14:textId="77777777" w:rsidR="008956FE" w:rsidRDefault="008956FE" w:rsidP="00E36CDC">
      <w:pPr>
        <w:pStyle w:val="Odstavecseseznamem"/>
        <w:spacing w:before="120" w:after="120"/>
        <w:ind w:left="426"/>
        <w:contextualSpacing w:val="0"/>
        <w:rPr>
          <w:rFonts w:ascii="Arial" w:hAnsi="Arial" w:cs="Arial"/>
          <w:sz w:val="22"/>
          <w:szCs w:val="22"/>
        </w:rPr>
      </w:pPr>
    </w:p>
    <w:p w14:paraId="69E05814" w14:textId="77777777" w:rsidR="00B5565F" w:rsidRPr="000259D0" w:rsidRDefault="00B5565F"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 xml:space="preserve">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w:t>
      </w:r>
      <w:r w:rsidRPr="00EF77D6">
        <w:rPr>
          <w:rFonts w:ascii="Arial" w:hAnsi="Arial" w:cs="Arial"/>
          <w:sz w:val="22"/>
          <w:szCs w:val="22"/>
        </w:rPr>
        <w:lastRenderedPageBreak/>
        <w:t>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podání nabídky Zhotovitele a jejího přijetí a potvrzení Objednatelem. Výzva musí být učiněna (i) listinnou formou nebo (</w:t>
      </w:r>
      <w:proofErr w:type="spellStart"/>
      <w:r w:rsidRPr="00EF77D6">
        <w:rPr>
          <w:rFonts w:ascii="Arial" w:hAnsi="Arial" w:cs="Arial"/>
          <w:sz w:val="22"/>
          <w:szCs w:val="22"/>
        </w:rPr>
        <w:t>ii</w:t>
      </w:r>
      <w:proofErr w:type="spellEnd"/>
      <w:r w:rsidRPr="00EF77D6">
        <w:rPr>
          <w:rFonts w:ascii="Arial" w:hAnsi="Arial" w:cs="Arial"/>
          <w:sz w:val="22"/>
          <w:szCs w:val="22"/>
        </w:rPr>
        <w:t xml:space="preserve">)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790A4C60"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0B09C3">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6A671769"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0B09C3">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 xml:space="preserve">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w:t>
      </w:r>
      <w:r w:rsidR="0047429E">
        <w:rPr>
          <w:rFonts w:ascii="Arial" w:hAnsi="Arial" w:cs="Arial"/>
          <w:sz w:val="22"/>
          <w:szCs w:val="22"/>
        </w:rPr>
        <w:lastRenderedPageBreak/>
        <w:t>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proofErr w:type="spellStart"/>
      <w:r w:rsidRPr="00EF77D6">
        <w:rPr>
          <w:rFonts w:ascii="Arial" w:hAnsi="Arial" w:cs="Arial"/>
          <w:b/>
          <w:sz w:val="22"/>
          <w:szCs w:val="22"/>
        </w:rPr>
        <w:t>ZoRS</w:t>
      </w:r>
      <w:proofErr w:type="spellEnd"/>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projektové dokumentace pro povolení stavby: nebude kratší než </w:t>
      </w:r>
      <w:r w:rsidR="00E75969" w:rsidRPr="00A1045F">
        <w:rPr>
          <w:rFonts w:ascii="Arial" w:hAnsi="Arial" w:cs="Arial"/>
          <w:noProof/>
          <w:sz w:val="22"/>
          <w:szCs w:val="22"/>
        </w:rPr>
        <w:t>16</w:t>
      </w:r>
      <w:r w:rsidRPr="00A1045F">
        <w:rPr>
          <w:rFonts w:ascii="Arial" w:hAnsi="Arial" w:cs="Arial"/>
          <w:noProof/>
          <w:sz w:val="22"/>
          <w:szCs w:val="22"/>
        </w:rPr>
        <w:t xml:space="preserve"> týdnů</w:t>
      </w:r>
      <w:r w:rsidRPr="000E418F">
        <w:rPr>
          <w:rFonts w:ascii="Arial" w:hAnsi="Arial" w:cs="Arial"/>
          <w:noProof/>
          <w:sz w:val="22"/>
          <w:szCs w:val="22"/>
        </w:rPr>
        <w:t xml:space="preserve"> od účinnosti příslušné </w:t>
      </w:r>
      <w:r>
        <w:rPr>
          <w:rFonts w:ascii="Arial" w:hAnsi="Arial" w:cs="Arial"/>
          <w:noProof/>
          <w:sz w:val="22"/>
          <w:szCs w:val="22"/>
        </w:rPr>
        <w:t>Prováděcí</w:t>
      </w:r>
      <w:r w:rsidRPr="000E418F">
        <w:rPr>
          <w:rFonts w:ascii="Arial" w:hAnsi="Arial" w:cs="Arial"/>
          <w:noProof/>
          <w:sz w:val="22"/>
          <w:szCs w:val="22"/>
        </w:rPr>
        <w:t xml:space="preserve"> smlouvy</w:t>
      </w:r>
      <w:r>
        <w:rPr>
          <w:rFonts w:ascii="Arial" w:hAnsi="Arial" w:cs="Arial"/>
          <w:noProof/>
          <w:sz w:val="22"/>
          <w:szCs w:val="22"/>
        </w:rPr>
        <w:t>,</w:t>
      </w:r>
    </w:p>
    <w:p w14:paraId="4999FEC7" w14:textId="490A55AB"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0E418F">
        <w:rPr>
          <w:rFonts w:ascii="Arial" w:hAnsi="Arial" w:cs="Arial"/>
          <w:noProof/>
          <w:sz w:val="22"/>
          <w:szCs w:val="22"/>
        </w:rPr>
        <w:t xml:space="preserve">dokumentace pro provádění stavby, včetně </w:t>
      </w:r>
      <w:r>
        <w:rPr>
          <w:rFonts w:ascii="Arial" w:hAnsi="Arial" w:cs="Arial"/>
          <w:noProof/>
          <w:sz w:val="22"/>
          <w:szCs w:val="22"/>
        </w:rPr>
        <w:t>S</w:t>
      </w:r>
      <w:r w:rsidRPr="000E418F">
        <w:rPr>
          <w:rFonts w:ascii="Arial" w:hAnsi="Arial" w:cs="Arial"/>
          <w:noProof/>
          <w:sz w:val="22"/>
          <w:szCs w:val="22"/>
        </w:rPr>
        <w:t xml:space="preserve">oupisu prací a dokumentace technologického vybavení: nebude kratší než </w:t>
      </w:r>
      <w:r w:rsidR="00E75969" w:rsidRPr="00A1045F">
        <w:rPr>
          <w:rFonts w:ascii="Arial" w:hAnsi="Arial" w:cs="Arial"/>
          <w:noProof/>
          <w:sz w:val="22"/>
          <w:szCs w:val="22"/>
        </w:rPr>
        <w:t>16</w:t>
      </w:r>
      <w:r w:rsidRPr="00A1045F">
        <w:rPr>
          <w:rFonts w:ascii="Arial" w:hAnsi="Arial" w:cs="Arial"/>
          <w:noProof/>
          <w:sz w:val="22"/>
          <w:szCs w:val="22"/>
        </w:rPr>
        <w:t xml:space="preserve"> týdnů</w:t>
      </w:r>
      <w:r w:rsidRPr="000E418F">
        <w:rPr>
          <w:rFonts w:ascii="Arial" w:hAnsi="Arial" w:cs="Arial"/>
          <w:noProof/>
          <w:sz w:val="22"/>
          <w:szCs w:val="22"/>
        </w:rPr>
        <w:t xml:space="preserve"> od účinnosti příslušné Prováděcí smlouvy</w:t>
      </w:r>
      <w:r>
        <w:rPr>
          <w:rFonts w:ascii="Arial" w:hAnsi="Arial" w:cs="Arial"/>
          <w:noProof/>
          <w:sz w:val="22"/>
          <w:szCs w:val="22"/>
        </w:rPr>
        <w:t>,</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Pr>
          <w:rFonts w:ascii="Arial" w:hAnsi="Arial" w:cs="Arial"/>
          <w:noProof/>
          <w:sz w:val="22"/>
          <w:szCs w:val="22"/>
        </w:rPr>
        <w:t xml:space="preserve">dokumentace skutečného provedení stavby: nebude kratší než </w:t>
      </w:r>
      <w:r w:rsidR="00E75969" w:rsidRPr="00A1045F">
        <w:rPr>
          <w:rFonts w:ascii="Arial" w:hAnsi="Arial" w:cs="Arial"/>
          <w:noProof/>
          <w:sz w:val="22"/>
          <w:szCs w:val="22"/>
        </w:rPr>
        <w:t>6</w:t>
      </w:r>
      <w:r w:rsidRPr="00A1045F">
        <w:rPr>
          <w:rFonts w:ascii="Arial" w:hAnsi="Arial" w:cs="Arial"/>
          <w:noProof/>
          <w:sz w:val="22"/>
          <w:szCs w:val="22"/>
        </w:rPr>
        <w:t xml:space="preserve"> týdnů</w:t>
      </w:r>
      <w:r w:rsidRPr="000E418F">
        <w:rPr>
          <w:rFonts w:ascii="Arial" w:hAnsi="Arial" w:cs="Arial"/>
          <w:noProof/>
          <w:sz w:val="22"/>
          <w:szCs w:val="22"/>
        </w:rPr>
        <w:t xml:space="preserve"> od</w:t>
      </w:r>
      <w:r>
        <w:rPr>
          <w:rFonts w:ascii="Arial" w:hAnsi="Arial" w:cs="Arial"/>
          <w:noProof/>
          <w:sz w:val="22"/>
          <w:szCs w:val="22"/>
        </w:rPr>
        <w:t xml:space="preserve"> akceptace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lastRenderedPageBreak/>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ze strany dotčených orgánů státní správy, ze strany vlastníků nebo správců dotčených parcel či budov, ze strany vlastníků (správců) inženýrských sítí, popř. vlastníků dotčených objektů, které objektivně znemožňují nebo podstatně omezují provádění Díla,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77777777"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překážky v podobě opatření přijatých orgány veřejné moci za účelem předejití nebo omezení šíření nakažlivé choroby znemožňující nebo podstatně omezující provádění Díla.</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lastRenderedPageBreak/>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13C30346"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A12745">
        <w:rPr>
          <w:rFonts w:ascii="Arial" w:hAnsi="Arial" w:cs="Arial"/>
          <w:sz w:val="22"/>
          <w:szCs w:val="22"/>
        </w:rPr>
        <w:t>smlouvu</w:t>
      </w:r>
      <w:r w:rsidR="00B72EE2">
        <w:rPr>
          <w:rFonts w:ascii="Arial" w:hAnsi="Arial" w:cs="Arial"/>
          <w:sz w:val="22"/>
          <w:szCs w:val="22"/>
        </w:rPr>
        <w:t>.</w:t>
      </w:r>
    </w:p>
    <w:p w14:paraId="019711AE" w14:textId="6AC871C6"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872FD0">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lastRenderedPageBreak/>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53DCDA40"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Smluvních stran vznikne nárok na náhradu škody, zašle druhé Smluvní straně písemné </w:t>
      </w:r>
      <w:proofErr w:type="gramStart"/>
      <w:r w:rsidRPr="000259D0">
        <w:rPr>
          <w:rFonts w:ascii="Arial" w:hAnsi="Arial" w:cs="Arial"/>
          <w:sz w:val="22"/>
          <w:szCs w:val="22"/>
        </w:rPr>
        <w:t>vyúčtování - fakturu</w:t>
      </w:r>
      <w:proofErr w:type="gramEnd"/>
      <w:r w:rsidRPr="000259D0">
        <w:rPr>
          <w:rFonts w:ascii="Arial" w:hAnsi="Arial" w:cs="Arial"/>
          <w:sz w:val="22"/>
          <w:szCs w:val="22"/>
        </w:rPr>
        <w:t xml:space="preserve"> s náležitostmi účetního dokladu podle ZDPH a ZOÚ s přesnou výší požadované náhrady, popisem vad</w:t>
      </w:r>
      <w:r w:rsidRPr="000259D0">
        <w:rPr>
          <w:rFonts w:ascii="Arial" w:hAnsi="Arial" w:cs="Arial"/>
          <w:sz w:val="22"/>
          <w:szCs w:val="22"/>
        </w:rPr>
        <w:t>y</w:t>
      </w:r>
      <w:r w:rsidR="00483798">
        <w:rPr>
          <w:rFonts w:ascii="Arial" w:hAnsi="Arial" w:cs="Arial"/>
          <w:sz w:val="22"/>
          <w:szCs w:val="22"/>
        </w:rPr>
        <w:t>,</w:t>
      </w:r>
      <w:r w:rsidRPr="000259D0">
        <w:rPr>
          <w:rFonts w:ascii="Arial" w:hAnsi="Arial" w:cs="Arial"/>
          <w:sz w:val="22"/>
          <w:szCs w:val="22"/>
        </w:rPr>
        <w:t xml:space="preserve"> </w:t>
      </w:r>
      <w:r w:rsidRPr="000259D0">
        <w:rPr>
          <w:rFonts w:ascii="Arial" w:hAnsi="Arial" w:cs="Arial"/>
          <w:sz w:val="22"/>
          <w:szCs w:val="22"/>
        </w:rPr>
        <w:t>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w:t>
      </w:r>
      <w:proofErr w:type="gramStart"/>
      <w:r w:rsidRPr="000259D0">
        <w:rPr>
          <w:rFonts w:ascii="Arial" w:hAnsi="Arial" w:cs="Arial"/>
          <w:sz w:val="22"/>
          <w:szCs w:val="22"/>
        </w:rPr>
        <w:t>10-ti</w:t>
      </w:r>
      <w:proofErr w:type="gramEnd"/>
      <w:r w:rsidRPr="000259D0">
        <w:rPr>
          <w:rFonts w:ascii="Arial" w:hAnsi="Arial" w:cs="Arial"/>
          <w:sz w:val="22"/>
          <w:szCs w:val="22"/>
        </w:rPr>
        <w:t xml:space="preserve">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lastRenderedPageBreak/>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lastRenderedPageBreak/>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2E13AE1D" w14:textId="77777777" w:rsidR="00415875" w:rsidRDefault="00415875" w:rsidP="00E36CDC">
      <w:pPr>
        <w:tabs>
          <w:tab w:val="left" w:pos="426"/>
        </w:tabs>
        <w:suppressAutoHyphens w:val="0"/>
        <w:spacing w:before="120" w:after="120"/>
        <w:jc w:val="both"/>
        <w:rPr>
          <w:rFonts w:ascii="Arial" w:hAnsi="Arial" w:cs="Arial"/>
          <w:sz w:val="22"/>
          <w:szCs w:val="22"/>
        </w:rPr>
      </w:pPr>
    </w:p>
    <w:p w14:paraId="6C0421F9" w14:textId="77777777" w:rsidR="00B5565F" w:rsidRPr="000259D0" w:rsidRDefault="00B5565F"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lastRenderedPageBreak/>
        <w:t xml:space="preserve">V případě potřeby Objednatele poskytne Zhotovitel nezbytnou součinnost nad rámec odst. 3 tohoto článku v podobě dílčích osobních porad, konzultací, operativních vyjádření, 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Každá ze Smluvních stran se zavazuje upozornit druhou Smluvní stranu bez zbytečného odkladu na vzniklé okolnosti vylučující povinnost k náhradě škody bránící řádnému plnění 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4BF681AC"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Zhotovitel odpovídá za správnost a úplnost provedení Díla, za správnost a úplnost provedení všech prací na díle uvedených v</w:t>
      </w:r>
      <w:del w:id="22" w:author="Matkovičová Michaela, Ing." w:date="2025-11-12T14:50:00Z" w16du:dateUtc="2025-11-12T13:50:00Z">
        <w:r w:rsidRPr="000259D0" w:rsidDel="00483798">
          <w:rPr>
            <w:rFonts w:ascii="Arial" w:hAnsi="Arial" w:cs="Arial"/>
            <w:sz w:val="22"/>
            <w:szCs w:val="22"/>
          </w:rPr>
          <w:delText>e</w:delText>
        </w:r>
      </w:del>
      <w:r w:rsidRPr="000259D0">
        <w:rPr>
          <w:rFonts w:ascii="Arial" w:hAnsi="Arial" w:cs="Arial"/>
          <w:sz w:val="22"/>
          <w:szCs w:val="22"/>
        </w:rPr>
        <w:t xml:space="preserve">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207B9A95"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dokumentací</w:t>
      </w:r>
      <w:r w:rsidR="00483798">
        <w:rPr>
          <w:rFonts w:ascii="Arial" w:hAnsi="Arial" w:cs="Arial"/>
          <w:sz w:val="22"/>
          <w:szCs w:val="22"/>
        </w:rPr>
        <w:t xml:space="preserve"> schválenou</w:t>
      </w:r>
      <w:r w:rsidRPr="000259D0">
        <w:rPr>
          <w:rFonts w:ascii="Arial" w:hAnsi="Arial" w:cs="Arial"/>
          <w:sz w:val="22"/>
          <w:szCs w:val="22"/>
        </w:rPr>
        <w:t xml:space="preserve"> 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lastRenderedPageBreak/>
        <w:t xml:space="preserve">Zhotovitel je povinen zpracovat a dokumentovat přijatá a provedená </w:t>
      </w:r>
      <w:proofErr w:type="spellStart"/>
      <w:r w:rsidRPr="00375629">
        <w:rPr>
          <w:rFonts w:ascii="Arial" w:hAnsi="Arial" w:cs="Arial"/>
          <w:sz w:val="22"/>
          <w:szCs w:val="22"/>
        </w:rPr>
        <w:t>technicko-organizační</w:t>
      </w:r>
      <w:proofErr w:type="spellEnd"/>
      <w:r w:rsidRPr="00375629">
        <w:rPr>
          <w:rFonts w:ascii="Arial" w:hAnsi="Arial" w:cs="Arial"/>
          <w:sz w:val="22"/>
          <w:szCs w:val="22"/>
        </w:rPr>
        <w:t xml:space="preserve">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3"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3"/>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597A2708"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w:t>
      </w:r>
      <w:r>
        <w:rPr>
          <w:rFonts w:ascii="Arial" w:hAnsi="Arial" w:cs="Arial"/>
          <w:sz w:val="22"/>
          <w:szCs w:val="22"/>
        </w:rPr>
        <w:lastRenderedPageBreak/>
        <w:t xml:space="preserve">části Díla, pro které je v Prováděcí smlouvě sjednána samostatná cena (např. poskytnutí podkladů k zodpovězení žádosti o vysvětlení zadávacích podmínek), je Zhotovitel povinen uhradit Objednateli smluvní pokutu ve výši </w:t>
      </w:r>
      <w:proofErr w:type="gramStart"/>
      <w:r w:rsidR="001E6D86">
        <w:rPr>
          <w:rFonts w:ascii="Arial" w:hAnsi="Arial" w:cs="Arial"/>
          <w:sz w:val="22"/>
          <w:szCs w:val="22"/>
        </w:rPr>
        <w:t>3</w:t>
      </w:r>
      <w:r>
        <w:rPr>
          <w:rFonts w:ascii="Arial" w:hAnsi="Arial" w:cs="Arial"/>
          <w:sz w:val="22"/>
          <w:szCs w:val="22"/>
        </w:rPr>
        <w:t>.000,-</w:t>
      </w:r>
      <w:proofErr w:type="gramEnd"/>
      <w:r>
        <w:rPr>
          <w:rFonts w:ascii="Arial" w:hAnsi="Arial" w:cs="Arial"/>
          <w:sz w:val="22"/>
          <w:szCs w:val="22"/>
        </w:rPr>
        <w:t xml:space="preserve"> Kč </w:t>
      </w:r>
      <w:r w:rsidR="001E6D86">
        <w:rPr>
          <w:rFonts w:ascii="Arial" w:hAnsi="Arial" w:cs="Arial"/>
          <w:sz w:val="22"/>
          <w:szCs w:val="22"/>
        </w:rPr>
        <w:t>za každý</w:t>
      </w:r>
      <w:r w:rsidR="00625F9B">
        <w:rPr>
          <w:rFonts w:ascii="Arial" w:hAnsi="Arial" w:cs="Arial"/>
          <w:sz w:val="22"/>
          <w:szCs w:val="22"/>
        </w:rPr>
        <w:t>,</w:t>
      </w:r>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w:t>
      </w:r>
      <w:r w:rsidR="001E6D86">
        <w:rPr>
          <w:rFonts w:ascii="Arial" w:hAnsi="Arial" w:cs="Arial"/>
          <w:sz w:val="22"/>
          <w:szCs w:val="22"/>
        </w:rPr>
        <w:t>li</w:t>
      </w:r>
      <w:r w:rsidR="00625F9B">
        <w:rPr>
          <w:rFonts w:ascii="Arial" w:hAnsi="Arial" w:cs="Arial"/>
          <w:sz w:val="22"/>
          <w:szCs w:val="22"/>
        </w:rPr>
        <w:t xml:space="preserve"> se</w:t>
      </w:r>
      <w:r w:rsidR="001E6D86">
        <w:rPr>
          <w:rFonts w:ascii="Arial" w:hAnsi="Arial" w:cs="Arial"/>
          <w:sz w:val="22"/>
          <w:szCs w:val="22"/>
        </w:rPr>
        <w:t xml:space="preserve"> 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 </w:t>
      </w:r>
      <w:r w:rsidR="00625F9B">
        <w:rPr>
          <w:rFonts w:ascii="Arial" w:hAnsi="Arial" w:cs="Arial"/>
          <w:sz w:val="22"/>
          <w:szCs w:val="22"/>
        </w:rPr>
        <w:t xml:space="preserve">povinen </w:t>
      </w:r>
      <w:r w:rsidR="001E6D86">
        <w:rPr>
          <w:rFonts w:ascii="Arial" w:hAnsi="Arial" w:cs="Arial"/>
          <w:sz w:val="22"/>
          <w:szCs w:val="22"/>
        </w:rPr>
        <w:t xml:space="preserve">uhradit Objednateli smluvní pokutu ve výši </w:t>
      </w:r>
      <w:proofErr w:type="gramStart"/>
      <w:r w:rsidR="001E6D86">
        <w:rPr>
          <w:rFonts w:ascii="Arial" w:hAnsi="Arial" w:cs="Arial"/>
          <w:sz w:val="22"/>
          <w:szCs w:val="22"/>
        </w:rPr>
        <w:t>5.000,-</w:t>
      </w:r>
      <w:proofErr w:type="gramEnd"/>
      <w:r w:rsidR="001E6D86">
        <w:rPr>
          <w:rFonts w:ascii="Arial" w:hAnsi="Arial" w:cs="Arial"/>
          <w:sz w:val="22"/>
          <w:szCs w:val="22"/>
        </w:rPr>
        <w:t xml:space="preserve"> za každý jednotlivý případ takového porušení </w:t>
      </w:r>
      <w:r w:rsidR="001E6D86">
        <w:rPr>
          <w:rFonts w:ascii="Arial" w:hAnsi="Arial" w:cs="Arial"/>
          <w:sz w:val="22"/>
          <w:szCs w:val="22"/>
        </w:rPr>
        <w:t>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4"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je povinen uhradit Objednateli smluvní pokutu ve výši </w:t>
      </w:r>
      <w:proofErr w:type="gramStart"/>
      <w:r>
        <w:rPr>
          <w:rFonts w:ascii="Arial" w:eastAsiaTheme="minorHAnsi" w:hAnsi="Arial" w:cs="Arial"/>
          <w:sz w:val="22"/>
          <w:szCs w:val="22"/>
          <w:lang w:eastAsia="en-US"/>
        </w:rPr>
        <w:t>2.000,-</w:t>
      </w:r>
      <w:proofErr w:type="gramEnd"/>
      <w:r>
        <w:rPr>
          <w:rFonts w:ascii="Arial" w:eastAsiaTheme="minorHAnsi" w:hAnsi="Arial" w:cs="Arial"/>
          <w:sz w:val="22"/>
          <w:szCs w:val="22"/>
          <w:lang w:eastAsia="en-US"/>
        </w:rPr>
        <w:t xml:space="preserve">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Bude-li Zhotovitel v prodlení s plněním povinnosti odstranit řádně reklamované záruční vady Díla, je povinen uhradit Objednateli smluvní pokutu ve výši </w:t>
      </w:r>
      <w:proofErr w:type="gramStart"/>
      <w:r>
        <w:rPr>
          <w:rFonts w:ascii="Arial" w:eastAsiaTheme="minorHAnsi" w:hAnsi="Arial" w:cs="Arial"/>
          <w:sz w:val="22"/>
          <w:szCs w:val="22"/>
          <w:lang w:eastAsia="en-US"/>
        </w:rPr>
        <w:t>3.000,-</w:t>
      </w:r>
      <w:proofErr w:type="gramEnd"/>
      <w:r>
        <w:rPr>
          <w:rFonts w:ascii="Arial" w:eastAsiaTheme="minorHAnsi" w:hAnsi="Arial" w:cs="Arial"/>
          <w:sz w:val="22"/>
          <w:szCs w:val="22"/>
          <w:lang w:eastAsia="en-US"/>
        </w:rPr>
        <w:t xml:space="preserve">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xml:space="preserve">, je Zhotovitel povinen uhradit Objednateli smluvní pokutu ve výši </w:t>
      </w:r>
      <w:proofErr w:type="gramStart"/>
      <w:r w:rsidRPr="00EB0EF8">
        <w:rPr>
          <w:rFonts w:ascii="Arial" w:eastAsiaTheme="minorHAnsi" w:hAnsi="Arial" w:cs="Arial"/>
          <w:sz w:val="22"/>
          <w:szCs w:val="22"/>
          <w:lang w:eastAsia="en-US"/>
        </w:rPr>
        <w:t>100.000,-</w:t>
      </w:r>
      <w:proofErr w:type="gramEnd"/>
      <w:r w:rsidRPr="00EB0EF8">
        <w:rPr>
          <w:rFonts w:ascii="Arial" w:eastAsiaTheme="minorHAnsi" w:hAnsi="Arial" w:cs="Arial"/>
          <w:sz w:val="22"/>
          <w:szCs w:val="22"/>
          <w:lang w:eastAsia="en-US"/>
        </w:rPr>
        <w:t xml:space="preserve">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w:t>
      </w:r>
      <w:r w:rsidRPr="000259D0">
        <w:rPr>
          <w:rFonts w:ascii="Arial" w:eastAsiaTheme="minorHAnsi" w:hAnsi="Arial" w:cs="Arial"/>
          <w:sz w:val="22"/>
          <w:szCs w:val="22"/>
          <w:lang w:eastAsia="en-US"/>
        </w:rPr>
        <w:lastRenderedPageBreak/>
        <w:t xml:space="preserve">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5" w:name="_Ref417505740"/>
      <w:bookmarkEnd w:id="24"/>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5"/>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67C4FA49" w14:textId="77777777" w:rsidR="008956FE" w:rsidRDefault="008956FE" w:rsidP="00E36CDC">
      <w:pPr>
        <w:tabs>
          <w:tab w:val="left" w:pos="426"/>
        </w:tabs>
        <w:suppressAutoHyphens w:val="0"/>
        <w:spacing w:before="120" w:after="120"/>
        <w:ind w:left="426"/>
        <w:jc w:val="both"/>
        <w:rPr>
          <w:rFonts w:ascii="Arial" w:hAnsi="Arial" w:cs="Arial"/>
          <w:sz w:val="22"/>
          <w:szCs w:val="22"/>
        </w:rPr>
      </w:pPr>
    </w:p>
    <w:p w14:paraId="2B09620B" w14:textId="77777777" w:rsidR="005F74C2" w:rsidRPr="000259D0" w:rsidRDefault="005F74C2"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6"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xml:space="preserve">, zejména ke způsobům užití uvedeným v ustanovení § 12 zákona č. 121/2000 Sb., o právu autorském, o právech souvisejících s právem autorským a o změně některých zákonů (autorský zákon), ve </w:t>
      </w:r>
      <w:r w:rsidRPr="000259D0">
        <w:rPr>
          <w:rFonts w:ascii="Arial" w:hAnsi="Arial" w:cs="Arial"/>
          <w:sz w:val="22"/>
          <w:szCs w:val="22"/>
        </w:rPr>
        <w:lastRenderedPageBreak/>
        <w:t>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xml:space="preserve">, popř. stavbu zhotovenou na základě této projektové dokumentace, v souladu se svými potřebami. </w:t>
      </w:r>
      <w:r w:rsidRPr="000259D0">
        <w:rPr>
          <w:rFonts w:ascii="Arial" w:hAnsi="Arial" w:cs="Arial"/>
          <w:sz w:val="22"/>
          <w:szCs w:val="22"/>
        </w:rPr>
        <w:lastRenderedPageBreak/>
        <w:t>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Default="008956FE" w:rsidP="00E36CDC">
      <w:pPr>
        <w:spacing w:before="120" w:after="120"/>
        <w:jc w:val="both"/>
        <w:rPr>
          <w:rFonts w:ascii="Arial" w:hAnsi="Arial" w:cs="Arial"/>
          <w:sz w:val="22"/>
          <w:szCs w:val="22"/>
        </w:rPr>
      </w:pPr>
    </w:p>
    <w:p w14:paraId="6FE9AB95" w14:textId="77777777" w:rsidR="005F74C2" w:rsidRPr="000259D0" w:rsidRDefault="005F74C2"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3A2B47BF"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7"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F667F8">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F667F8">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F667F8">
        <w:rPr>
          <w:rFonts w:ascii="Arial" w:hAnsi="Arial" w:cs="Arial"/>
          <w:sz w:val="22"/>
          <w:szCs w:val="22"/>
        </w:rPr>
        <w:t>smlouva</w:t>
      </w:r>
      <w:r w:rsidRPr="00FC613F">
        <w:rPr>
          <w:rFonts w:ascii="Arial" w:hAnsi="Arial" w:cs="Arial"/>
          <w:sz w:val="22"/>
          <w:szCs w:val="22"/>
        </w:rPr>
        <w:t xml:space="preserve"> či </w:t>
      </w:r>
      <w:r w:rsidRPr="00FC613F">
        <w:rPr>
          <w:rFonts w:ascii="Arial" w:hAnsi="Arial" w:cs="Arial"/>
          <w:sz w:val="22"/>
          <w:szCs w:val="22"/>
        </w:rPr>
        <w:t>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7"/>
    </w:p>
    <w:p w14:paraId="60D3B891" w14:textId="77777777" w:rsidR="008956FE" w:rsidRDefault="008956FE" w:rsidP="00E36CDC">
      <w:pPr>
        <w:spacing w:before="120" w:after="120"/>
        <w:jc w:val="both"/>
        <w:rPr>
          <w:rFonts w:ascii="Arial" w:hAnsi="Arial" w:cs="Arial"/>
          <w:sz w:val="22"/>
          <w:szCs w:val="22"/>
        </w:rPr>
      </w:pPr>
    </w:p>
    <w:p w14:paraId="03B8E647" w14:textId="77777777" w:rsidR="005F74C2" w:rsidRPr="000259D0" w:rsidRDefault="005F74C2"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6"/>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8"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8"/>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Rámcové 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417563925"/>
      <w:r w:rsidRPr="000259D0">
        <w:rPr>
          <w:rFonts w:ascii="Arial" w:hAnsi="Arial" w:cs="Arial"/>
          <w:sz w:val="22"/>
          <w:szCs w:val="22"/>
        </w:rPr>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9"/>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30" w:name="_Ref210200068"/>
      <w:bookmarkStart w:id="31"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30"/>
      <w:bookmarkEnd w:id="31"/>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6B83031C"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 xml:space="preserve">Příloha č. 1 – </w:t>
      </w:r>
      <w:r w:rsidR="00377B9E" w:rsidRPr="00377B9E">
        <w:rPr>
          <w:rFonts w:ascii="Arial" w:hAnsi="Arial" w:cs="Arial"/>
          <w:sz w:val="22"/>
          <w:szCs w:val="22"/>
        </w:rPr>
        <w:t xml:space="preserve">Architektonická studie: Projekt: Lumpe park, Lumpe Hrad a </w:t>
      </w:r>
      <w:proofErr w:type="spellStart"/>
      <w:r w:rsidR="00377B9E" w:rsidRPr="00377B9E">
        <w:rPr>
          <w:rFonts w:ascii="Arial" w:hAnsi="Arial" w:cs="Arial"/>
          <w:sz w:val="22"/>
          <w:szCs w:val="22"/>
        </w:rPr>
        <w:t>geostezka</w:t>
      </w:r>
      <w:proofErr w:type="spellEnd"/>
      <w:r w:rsidR="00377B9E" w:rsidRPr="00377B9E">
        <w:rPr>
          <w:rFonts w:ascii="Arial" w:hAnsi="Arial" w:cs="Arial"/>
          <w:sz w:val="22"/>
          <w:szCs w:val="22"/>
        </w:rPr>
        <w:t xml:space="preserve">. Prosinec 2024. </w:t>
      </w:r>
      <w:proofErr w:type="spellStart"/>
      <w:r w:rsidR="00377B9E" w:rsidRPr="00377B9E">
        <w:rPr>
          <w:rFonts w:ascii="Arial" w:hAnsi="Arial" w:cs="Arial"/>
          <w:sz w:val="22"/>
          <w:szCs w:val="22"/>
        </w:rPr>
        <w:t>JinJan</w:t>
      </w:r>
      <w:proofErr w:type="spellEnd"/>
      <w:r w:rsidR="00377B9E" w:rsidRPr="00377B9E">
        <w:rPr>
          <w:rFonts w:ascii="Arial" w:hAnsi="Arial" w:cs="Arial"/>
          <w:sz w:val="22"/>
          <w:szCs w:val="22"/>
        </w:rPr>
        <w:t xml:space="preserve"> s.r.o.; Architektonická studie: Projekt: Lumpe park Ledvinka. Prosinec 2024. </w:t>
      </w:r>
      <w:proofErr w:type="spellStart"/>
      <w:r w:rsidR="00377B9E" w:rsidRPr="00377B9E">
        <w:rPr>
          <w:rFonts w:ascii="Arial" w:hAnsi="Arial" w:cs="Arial"/>
          <w:sz w:val="22"/>
          <w:szCs w:val="22"/>
        </w:rPr>
        <w:t>JinJan</w:t>
      </w:r>
      <w:proofErr w:type="spellEnd"/>
      <w:r w:rsidR="00377B9E" w:rsidRPr="00377B9E">
        <w:rPr>
          <w:rFonts w:ascii="Arial" w:hAnsi="Arial" w:cs="Arial"/>
          <w:sz w:val="22"/>
          <w:szCs w:val="22"/>
        </w:rPr>
        <w:t xml:space="preserve"> s.r.o.; Architektonická studie: Projekt: Lumpe park Motýlí louky. Prosinec 2024. </w:t>
      </w:r>
      <w:proofErr w:type="spellStart"/>
      <w:r w:rsidR="00377B9E" w:rsidRPr="00377B9E">
        <w:rPr>
          <w:rFonts w:ascii="Arial" w:hAnsi="Arial" w:cs="Arial"/>
          <w:sz w:val="22"/>
          <w:szCs w:val="22"/>
        </w:rPr>
        <w:t>JinJan</w:t>
      </w:r>
      <w:proofErr w:type="spellEnd"/>
      <w:r w:rsidR="00377B9E" w:rsidRPr="00377B9E">
        <w:rPr>
          <w:rFonts w:ascii="Arial" w:hAnsi="Arial" w:cs="Arial"/>
          <w:sz w:val="22"/>
          <w:szCs w:val="22"/>
        </w:rPr>
        <w:t xml:space="preserve"> s.r.o.; Architektonická </w:t>
      </w:r>
      <w:r w:rsidR="00377B9E" w:rsidRPr="00377B9E">
        <w:rPr>
          <w:rFonts w:ascii="Arial" w:hAnsi="Arial" w:cs="Arial"/>
          <w:sz w:val="22"/>
          <w:szCs w:val="22"/>
        </w:rPr>
        <w:lastRenderedPageBreak/>
        <w:t xml:space="preserve">studie: Projekt: Lumpe park Vodárna. Prosinec 2024. </w:t>
      </w:r>
      <w:proofErr w:type="spellStart"/>
      <w:r w:rsidR="00377B9E" w:rsidRPr="00377B9E">
        <w:rPr>
          <w:rFonts w:ascii="Arial" w:hAnsi="Arial" w:cs="Arial"/>
          <w:sz w:val="22"/>
          <w:szCs w:val="22"/>
        </w:rPr>
        <w:t>JinJan</w:t>
      </w:r>
      <w:proofErr w:type="spellEnd"/>
      <w:r w:rsidR="00377B9E" w:rsidRPr="00377B9E">
        <w:rPr>
          <w:rFonts w:ascii="Arial" w:hAnsi="Arial" w:cs="Arial"/>
          <w:sz w:val="22"/>
          <w:szCs w:val="22"/>
        </w:rPr>
        <w:t xml:space="preserve"> s.r.o.</w:t>
      </w:r>
      <w:ins w:id="32" w:author="Matkovičová Michaela, Ing." w:date="2025-11-12T14:53:00Z" w16du:dateUtc="2025-11-12T13:53:00Z">
        <w:r w:rsidR="00C454E3">
          <w:rPr>
            <w:rFonts w:ascii="Arial" w:hAnsi="Arial" w:cs="Arial"/>
            <w:sz w:val="22"/>
            <w:szCs w:val="22"/>
          </w:rPr>
          <w:t xml:space="preserve">; </w:t>
        </w:r>
      </w:ins>
      <w:r w:rsidR="00C454E3">
        <w:rPr>
          <w:rFonts w:ascii="Arial" w:hAnsi="Arial" w:cs="Arial"/>
          <w:sz w:val="22"/>
          <w:szCs w:val="22"/>
        </w:rPr>
        <w:t xml:space="preserve">Biodiverzita kolem nás, Koncepční studie </w:t>
      </w:r>
      <w:proofErr w:type="spellStart"/>
      <w:r w:rsidR="00C454E3">
        <w:rPr>
          <w:rFonts w:ascii="Arial" w:hAnsi="Arial" w:cs="Arial"/>
          <w:sz w:val="22"/>
          <w:szCs w:val="22"/>
        </w:rPr>
        <w:t>Lumpeparku</w:t>
      </w:r>
      <w:proofErr w:type="spellEnd"/>
      <w:r w:rsidR="00C454E3">
        <w:rPr>
          <w:rFonts w:ascii="Arial" w:hAnsi="Arial" w:cs="Arial"/>
          <w:sz w:val="22"/>
          <w:szCs w:val="22"/>
        </w:rPr>
        <w:t xml:space="preserve">. Červenec 2024. </w:t>
      </w:r>
      <w:proofErr w:type="spellStart"/>
      <w:r w:rsidR="00C454E3">
        <w:rPr>
          <w:rFonts w:ascii="Arial" w:hAnsi="Arial" w:cs="Arial"/>
          <w:sz w:val="22"/>
          <w:szCs w:val="22"/>
        </w:rPr>
        <w:t>JinJan</w:t>
      </w:r>
      <w:proofErr w:type="spellEnd"/>
      <w:r w:rsidR="00C454E3">
        <w:rPr>
          <w:rFonts w:ascii="Arial" w:hAnsi="Arial" w:cs="Arial"/>
          <w:sz w:val="22"/>
          <w:szCs w:val="22"/>
        </w:rPr>
        <w:t xml:space="preserve">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altName w:val="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kovičová Michaela, Ing.">
    <w15:presenceInfo w15:providerId="AD" w15:userId="S::Michaela.Matkovicova@zoousti.cz::72565cd5-9723-4e84-802a-e5688f3b2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82DCA"/>
    <w:rsid w:val="000B09C3"/>
    <w:rsid w:val="000E418F"/>
    <w:rsid w:val="000F0BA9"/>
    <w:rsid w:val="000F6995"/>
    <w:rsid w:val="00127198"/>
    <w:rsid w:val="00144298"/>
    <w:rsid w:val="00144E23"/>
    <w:rsid w:val="00147783"/>
    <w:rsid w:val="001A34C9"/>
    <w:rsid w:val="001C67F2"/>
    <w:rsid w:val="001C6E38"/>
    <w:rsid w:val="001E256D"/>
    <w:rsid w:val="001E6D86"/>
    <w:rsid w:val="002075E8"/>
    <w:rsid w:val="00245370"/>
    <w:rsid w:val="002456CE"/>
    <w:rsid w:val="00311786"/>
    <w:rsid w:val="00363C9C"/>
    <w:rsid w:val="003753B3"/>
    <w:rsid w:val="00375629"/>
    <w:rsid w:val="00377B9E"/>
    <w:rsid w:val="003945DF"/>
    <w:rsid w:val="0039540F"/>
    <w:rsid w:val="003B06B9"/>
    <w:rsid w:val="003B2553"/>
    <w:rsid w:val="003B418D"/>
    <w:rsid w:val="003C11E1"/>
    <w:rsid w:val="003C3ADE"/>
    <w:rsid w:val="003E28BD"/>
    <w:rsid w:val="00415875"/>
    <w:rsid w:val="0043506C"/>
    <w:rsid w:val="0043577F"/>
    <w:rsid w:val="00465F67"/>
    <w:rsid w:val="0047429E"/>
    <w:rsid w:val="00475311"/>
    <w:rsid w:val="00483798"/>
    <w:rsid w:val="0049194C"/>
    <w:rsid w:val="00493338"/>
    <w:rsid w:val="004C125C"/>
    <w:rsid w:val="004C5965"/>
    <w:rsid w:val="00512A93"/>
    <w:rsid w:val="005271A8"/>
    <w:rsid w:val="00533AC6"/>
    <w:rsid w:val="00533BB1"/>
    <w:rsid w:val="005601BE"/>
    <w:rsid w:val="00562BCB"/>
    <w:rsid w:val="005A4100"/>
    <w:rsid w:val="005B155E"/>
    <w:rsid w:val="005C0411"/>
    <w:rsid w:val="005C7915"/>
    <w:rsid w:val="005C7BC0"/>
    <w:rsid w:val="005E58EC"/>
    <w:rsid w:val="005E5C0F"/>
    <w:rsid w:val="005F74C2"/>
    <w:rsid w:val="00603152"/>
    <w:rsid w:val="00612F10"/>
    <w:rsid w:val="00625F9B"/>
    <w:rsid w:val="006C06ED"/>
    <w:rsid w:val="006C7119"/>
    <w:rsid w:val="00767510"/>
    <w:rsid w:val="0078139E"/>
    <w:rsid w:val="007A26B3"/>
    <w:rsid w:val="007B2A55"/>
    <w:rsid w:val="00816067"/>
    <w:rsid w:val="00820DE0"/>
    <w:rsid w:val="00831CE5"/>
    <w:rsid w:val="008449C4"/>
    <w:rsid w:val="0086357C"/>
    <w:rsid w:val="00872FD0"/>
    <w:rsid w:val="0088559D"/>
    <w:rsid w:val="008956FE"/>
    <w:rsid w:val="008A1C08"/>
    <w:rsid w:val="008E60E7"/>
    <w:rsid w:val="008F67E7"/>
    <w:rsid w:val="00906993"/>
    <w:rsid w:val="00936121"/>
    <w:rsid w:val="009C3326"/>
    <w:rsid w:val="009D3856"/>
    <w:rsid w:val="009F0F51"/>
    <w:rsid w:val="00A1045F"/>
    <w:rsid w:val="00A12745"/>
    <w:rsid w:val="00A159B7"/>
    <w:rsid w:val="00A250D2"/>
    <w:rsid w:val="00A263AA"/>
    <w:rsid w:val="00A332D5"/>
    <w:rsid w:val="00A41AA9"/>
    <w:rsid w:val="00A51FAF"/>
    <w:rsid w:val="00A86F1C"/>
    <w:rsid w:val="00A873B0"/>
    <w:rsid w:val="00AB08A8"/>
    <w:rsid w:val="00AD0C7D"/>
    <w:rsid w:val="00B145E1"/>
    <w:rsid w:val="00B155CC"/>
    <w:rsid w:val="00B23F0D"/>
    <w:rsid w:val="00B446A8"/>
    <w:rsid w:val="00B53C48"/>
    <w:rsid w:val="00B5565F"/>
    <w:rsid w:val="00B6186C"/>
    <w:rsid w:val="00B65C1D"/>
    <w:rsid w:val="00B72EE2"/>
    <w:rsid w:val="00B83FDF"/>
    <w:rsid w:val="00B95DE8"/>
    <w:rsid w:val="00BB63C1"/>
    <w:rsid w:val="00BD645F"/>
    <w:rsid w:val="00C00E78"/>
    <w:rsid w:val="00C350A2"/>
    <w:rsid w:val="00C43AD1"/>
    <w:rsid w:val="00C454E3"/>
    <w:rsid w:val="00C47593"/>
    <w:rsid w:val="00C545A4"/>
    <w:rsid w:val="00C66FD7"/>
    <w:rsid w:val="00C7381C"/>
    <w:rsid w:val="00CC01E2"/>
    <w:rsid w:val="00CD2511"/>
    <w:rsid w:val="00D01965"/>
    <w:rsid w:val="00D422E0"/>
    <w:rsid w:val="00D51EF4"/>
    <w:rsid w:val="00D556A1"/>
    <w:rsid w:val="00D76697"/>
    <w:rsid w:val="00D97610"/>
    <w:rsid w:val="00DA79A2"/>
    <w:rsid w:val="00DB5E8E"/>
    <w:rsid w:val="00DD1221"/>
    <w:rsid w:val="00E01A9B"/>
    <w:rsid w:val="00E20390"/>
    <w:rsid w:val="00E36CDC"/>
    <w:rsid w:val="00E629C7"/>
    <w:rsid w:val="00E75969"/>
    <w:rsid w:val="00EB0EF8"/>
    <w:rsid w:val="00EB222B"/>
    <w:rsid w:val="00EB247F"/>
    <w:rsid w:val="00EF77D6"/>
    <w:rsid w:val="00F06B74"/>
    <w:rsid w:val="00F37CA3"/>
    <w:rsid w:val="00F53687"/>
    <w:rsid w:val="00F55CA0"/>
    <w:rsid w:val="00F667F8"/>
    <w:rsid w:val="00F8143A"/>
    <w:rsid w:val="00FC0C20"/>
    <w:rsid w:val="00FC613F"/>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4A779-7307-49C6-AE14-6CE07534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4990</TotalTime>
  <Pages>25</Pages>
  <Words>11187</Words>
  <Characters>66005</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60</cp:revision>
  <dcterms:created xsi:type="dcterms:W3CDTF">2025-04-30T09:40:00Z</dcterms:created>
  <dcterms:modified xsi:type="dcterms:W3CDTF">2025-11-12T18:17:00Z</dcterms:modified>
</cp:coreProperties>
</file>